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26556B34" w14:textId="79FF1208" w:rsidR="001436B0" w:rsidRPr="001A1225" w:rsidRDefault="001436B0" w:rsidP="001436B0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r w:rsidRPr="001A1225">
        <w:rPr>
          <w:rFonts w:ascii="Cambria" w:hAnsi="Cambria" w:cs="Calibri"/>
          <w:bCs/>
          <w:sz w:val="24"/>
          <w:szCs w:val="24"/>
        </w:rPr>
        <w:t xml:space="preserve">(Znak postępowania: </w:t>
      </w:r>
      <w:bookmarkStart w:id="0" w:name="_Hlk69711276"/>
      <w:r w:rsidR="00CB6C35" w:rsidRPr="002024F7">
        <w:rPr>
          <w:rFonts w:ascii="Cambria" w:hAnsi="Cambria"/>
          <w:b/>
          <w:color w:val="000000" w:themeColor="text1"/>
        </w:rPr>
        <w:t>IN.271.</w:t>
      </w:r>
      <w:r w:rsidR="00CB6C35">
        <w:rPr>
          <w:rFonts w:ascii="Cambria" w:hAnsi="Cambria"/>
          <w:b/>
          <w:color w:val="000000" w:themeColor="text1"/>
        </w:rPr>
        <w:t>D</w:t>
      </w:r>
      <w:r w:rsidR="00645012">
        <w:rPr>
          <w:rFonts w:ascii="Cambria" w:hAnsi="Cambria"/>
          <w:b/>
          <w:color w:val="000000" w:themeColor="text1"/>
        </w:rPr>
        <w:t>C</w:t>
      </w:r>
      <w:r w:rsidR="00CB6C35" w:rsidRPr="002024F7">
        <w:rPr>
          <w:rFonts w:ascii="Cambria" w:hAnsi="Cambria"/>
          <w:b/>
          <w:color w:val="000000" w:themeColor="text1"/>
        </w:rPr>
        <w:t>.202</w:t>
      </w:r>
      <w:bookmarkEnd w:id="0"/>
      <w:r w:rsidR="0013461E">
        <w:rPr>
          <w:rFonts w:ascii="Cambria" w:hAnsi="Cambria"/>
          <w:b/>
          <w:color w:val="000000" w:themeColor="text1"/>
        </w:rPr>
        <w:t>2</w:t>
      </w:r>
      <w:r w:rsidRPr="001A1225">
        <w:rPr>
          <w:rFonts w:ascii="Cambria" w:hAnsi="Cambria" w:cs="Calibri"/>
          <w:bCs/>
          <w:sz w:val="24"/>
          <w:szCs w:val="24"/>
        </w:rPr>
        <w:t>)</w:t>
      </w:r>
    </w:p>
    <w:p w14:paraId="3DB6A6AB" w14:textId="77777777" w:rsidR="003C7B2D" w:rsidRPr="00E35308" w:rsidRDefault="003C7B2D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35D1854" w14:textId="77777777" w:rsidR="00CB6C35" w:rsidRPr="00B30BDE" w:rsidRDefault="00CB6C35" w:rsidP="00CB6C35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/>
          <w:bCs/>
        </w:rPr>
        <w:t>Gmina Milanów</w:t>
      </w:r>
      <w:r w:rsidRPr="00B30BDE">
        <w:rPr>
          <w:rFonts w:ascii="Cambria" w:hAnsi="Cambria" w:cs="Arial"/>
          <w:bCs/>
        </w:rPr>
        <w:t xml:space="preserve"> zwana dalej „Zamawiającym”</w:t>
      </w:r>
    </w:p>
    <w:p w14:paraId="357B206A" w14:textId="77777777" w:rsidR="00CB6C35" w:rsidRPr="00B30BDE" w:rsidRDefault="00CB6C35" w:rsidP="00CB6C35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ul. Kościelna 11a, 21-210 Milanów</w:t>
      </w:r>
    </w:p>
    <w:p w14:paraId="4F974A70" w14:textId="77777777" w:rsidR="00CB6C35" w:rsidRPr="00B30BDE" w:rsidRDefault="00CB6C35" w:rsidP="00CB6C35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NIP 539-149-70-93, REGON 030237612</w:t>
      </w:r>
    </w:p>
    <w:p w14:paraId="7A0F92E9" w14:textId="77777777" w:rsidR="00CB6C35" w:rsidRPr="00B30BDE" w:rsidRDefault="00CB6C35" w:rsidP="00CB6C35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 xml:space="preserve">Nr telefonu (83) 356 70 02 </w:t>
      </w:r>
    </w:p>
    <w:p w14:paraId="4283E7E2" w14:textId="77777777" w:rsidR="00CB6C35" w:rsidRPr="00B30BDE" w:rsidRDefault="00CB6C35" w:rsidP="00CB6C3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Elektroniczna Skrzynka Podawcza:</w:t>
      </w:r>
      <w:r>
        <w:rPr>
          <w:rFonts w:ascii="Cambria" w:hAnsi="Cambria" w:cs="Arial"/>
          <w:bCs/>
        </w:rPr>
        <w:t xml:space="preserve"> </w:t>
      </w:r>
      <w:bookmarkStart w:id="1" w:name="_Hlk69711323"/>
      <w:r w:rsidRPr="00B30BDE">
        <w:rPr>
          <w:rFonts w:asciiTheme="majorHAnsi" w:hAnsiTheme="majorHAnsi" w:cs="Open Sans"/>
          <w:color w:val="212529"/>
          <w:shd w:val="clear" w:color="auto" w:fill="FFFFFF"/>
        </w:rPr>
        <w:t>/u6mho1w05l/skrytka</w:t>
      </w:r>
      <w:r w:rsidRPr="00B30BDE">
        <w:rPr>
          <w:rFonts w:ascii="Cambria" w:hAnsi="Cambria"/>
          <w:color w:val="0070C0"/>
        </w:rPr>
        <w:t xml:space="preserve"> </w:t>
      </w:r>
      <w:bookmarkEnd w:id="1"/>
      <w:r w:rsidRPr="00B30BDE">
        <w:rPr>
          <w:rFonts w:ascii="Cambria" w:hAnsi="Cambria" w:cs="Arial"/>
          <w:bCs/>
        </w:rPr>
        <w:t xml:space="preserve">znajdująca się na platformie ePUAP pod adresem </w:t>
      </w:r>
      <w:r w:rsidRPr="00B30BDE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5963B107" w14:textId="4E696CF9" w:rsidR="00CB6C35" w:rsidRPr="00317C8C" w:rsidRDefault="00CB6C35" w:rsidP="00CB6C35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highlight w:val="yellow"/>
        </w:rPr>
      </w:pPr>
      <w:r w:rsidRPr="00B30BDE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B30BDE"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608B30E8" w14:textId="77777777" w:rsidR="00CB6C35" w:rsidRPr="00B30BDE" w:rsidRDefault="00CB6C35" w:rsidP="00CB6C3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 xml:space="preserve">Strona internetowa Zamawiającego </w:t>
      </w:r>
      <w:r w:rsidRPr="005D2C91">
        <w:rPr>
          <w:rFonts w:ascii="Cambria" w:hAnsi="Cambria" w:cs="Arial"/>
          <w:bCs/>
        </w:rPr>
        <w:t xml:space="preserve">BIP </w:t>
      </w:r>
      <w:r w:rsidRPr="00B30BDE">
        <w:rPr>
          <w:rFonts w:ascii="Cambria" w:hAnsi="Cambria" w:cs="Arial"/>
          <w:bCs/>
        </w:rPr>
        <w:t xml:space="preserve">[URL]: </w:t>
      </w:r>
    </w:p>
    <w:bookmarkStart w:id="2" w:name="_Hlk69711342"/>
    <w:p w14:paraId="56E02C8A" w14:textId="77777777" w:rsidR="00CB6C35" w:rsidRDefault="00CB6C35" w:rsidP="00CB6C3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highlight w:val="yellow"/>
        </w:rPr>
      </w:pPr>
      <w:r>
        <w:rPr>
          <w:rFonts w:ascii="Times New Roman" w:hAnsi="Times New Roman"/>
        </w:rPr>
        <w:fldChar w:fldCharType="begin"/>
      </w:r>
      <w:r>
        <w:instrText xml:space="preserve"> HYPERLINK "http://ugmilanow.bip.lubelskie.pl" </w:instrText>
      </w:r>
      <w:r>
        <w:rPr>
          <w:rFonts w:ascii="Times New Roman" w:hAnsi="Times New Roman"/>
        </w:rPr>
        <w:fldChar w:fldCharType="separate"/>
      </w:r>
      <w:r w:rsidRPr="00990668">
        <w:rPr>
          <w:rStyle w:val="Hipercze"/>
          <w:rFonts w:asciiTheme="minorHAnsi" w:hAnsiTheme="minorHAnsi" w:cstheme="minorHAnsi"/>
          <w:sz w:val="22"/>
          <w:szCs w:val="22"/>
        </w:rPr>
        <w:t>http://ugmilanow.bip.lubelskie.pl</w:t>
      </w:r>
      <w:r>
        <w:rPr>
          <w:rStyle w:val="Hipercze"/>
          <w:rFonts w:asciiTheme="minorHAnsi" w:hAnsiTheme="minorHAnsi" w:cstheme="minorHAnsi"/>
          <w:sz w:val="22"/>
          <w:szCs w:val="22"/>
        </w:rPr>
        <w:fldChar w:fldCharType="end"/>
      </w:r>
      <w:r w:rsidRPr="00990668">
        <w:rPr>
          <w:rFonts w:asciiTheme="minorHAnsi" w:hAnsiTheme="minorHAnsi" w:cstheme="minorHAnsi"/>
          <w:sz w:val="22"/>
          <w:szCs w:val="22"/>
        </w:rPr>
        <w:t> </w:t>
      </w:r>
      <w:r w:rsidRPr="00317C8C">
        <w:rPr>
          <w:rFonts w:ascii="Cambria" w:hAnsi="Cambria" w:cs="Arial"/>
          <w:bCs/>
          <w:highlight w:val="yellow"/>
        </w:rPr>
        <w:t xml:space="preserve"> </w:t>
      </w:r>
    </w:p>
    <w:bookmarkEnd w:id="2"/>
    <w:p w14:paraId="3F32237A" w14:textId="7119986D" w:rsidR="00D81F76" w:rsidRPr="00CF1DEB" w:rsidRDefault="00CB6C35" w:rsidP="00CB6C35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  <w:r w:rsidRPr="00B30BDE">
        <w:rPr>
          <w:rFonts w:ascii="Cambria" w:hAnsi="Cambria" w:cs="Arial"/>
          <w:bCs/>
        </w:rPr>
        <w:t xml:space="preserve">Strona internetowa prowadzonego postępowania, na której udostępniane </w:t>
      </w:r>
      <w:r w:rsidRPr="00B30BDE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8" w:history="1">
        <w:r w:rsidRPr="00990668">
          <w:rPr>
            <w:rStyle w:val="Hipercze"/>
            <w:rFonts w:asciiTheme="minorHAnsi" w:hAnsiTheme="minorHAnsi" w:cstheme="minorHAnsi"/>
            <w:sz w:val="22"/>
            <w:szCs w:val="22"/>
          </w:rPr>
          <w:t>http://ugmilanow.bip.lubelskie.pl</w:t>
        </w:r>
      </w:hyperlink>
      <w:r w:rsidRPr="00990668">
        <w:rPr>
          <w:rFonts w:asciiTheme="minorHAnsi" w:hAnsiTheme="minorHAnsi" w:cstheme="minorHAnsi"/>
          <w:sz w:val="22"/>
          <w:szCs w:val="22"/>
        </w:rPr>
        <w:t> </w:t>
      </w:r>
    </w:p>
    <w:p w14:paraId="0EB17C4A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C197DDE" w14:textId="77777777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3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8FE9B92" w14:textId="5B2FC9FC" w:rsidR="00FD20BF" w:rsidRPr="007D38D4" w:rsidRDefault="00917556" w:rsidP="00FD20BF">
      <w:pPr>
        <w:spacing w:line="276" w:lineRule="auto"/>
        <w:rPr>
          <w:rFonts w:ascii="Cambria" w:hAnsi="Cambria"/>
          <w:b/>
          <w:u w:val="single"/>
        </w:rPr>
      </w:pPr>
      <w:ins w:id="4" w:author="Krzysztof Puchacz" w:date="2021-02-07T08:04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6192" behindDoc="0" locked="0" layoutInCell="1" allowOverlap="1" wp14:anchorId="0127B54C" wp14:editId="4731C3C2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206375</wp:posOffset>
                  </wp:positionV>
                  <wp:extent cx="198120" cy="182880"/>
                  <wp:effectExtent l="11430" t="5080" r="9525" b="12065"/>
                  <wp:wrapNone/>
                  <wp:docPr id="4" name="Rectangl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6919612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5C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zp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Cmjq5CHwIAADsEAAAOAAAAAAAAAAAAAAAAAC4CAABkcnMvZTJvRG9jLnhtbFBLAQIt&#10;ABQABgAIAAAAIQCCzfph2wAAAAcBAAAPAAAAAAAAAAAAAAAAAHkEAABkcnMvZG93bnJldi54bWxQ&#10;SwUGAAAAAAQABADzAAAAgQUAAAAA&#10;"/>
              </w:pict>
            </mc:Fallback>
          </mc:AlternateContent>
        </w:r>
      </w:ins>
    </w:p>
    <w:p w14:paraId="2AA2F56D" w14:textId="77777777"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48AE11B7" w14:textId="1224ED53" w:rsidR="00FD20BF" w:rsidRDefault="00917556" w:rsidP="00FD20BF">
      <w:pPr>
        <w:spacing w:line="276" w:lineRule="auto"/>
        <w:rPr>
          <w:rFonts w:ascii="Cambria" w:hAnsi="Cambria"/>
          <w:b/>
          <w:u w:val="single"/>
        </w:rPr>
      </w:pPr>
      <w:ins w:id="5" w:author="Krzysztof Puchacz" w:date="2021-02-07T08:04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7216" behindDoc="0" locked="0" layoutInCell="1" allowOverlap="1" wp14:anchorId="6B62E5DF" wp14:editId="40582F8C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168910</wp:posOffset>
                  </wp:positionV>
                  <wp:extent cx="198120" cy="182880"/>
                  <wp:effectExtent l="11430" t="6985" r="9525" b="10160"/>
                  <wp:wrapNone/>
                  <wp:docPr id="3" name="Rectangl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46EA052" id="Rectangle 4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nfN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rzmzoqcS&#10;fSHRhG2NYvM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KWad80gAgAAOwQAAA4AAAAAAAAAAAAAAAAALgIAAGRycy9lMm9Eb2MueG1sUEsB&#10;Ai0AFAAGAAgAAAAhAOJeRC3cAAAABwEAAA8AAAAAAAAAAAAAAAAAegQAAGRycy9kb3ducmV2Lnht&#10;bFBLBQYAAAAABAAEAPMAAACDBQAAAAA=&#10;"/>
              </w:pict>
            </mc:Fallback>
          </mc:AlternateContent>
        </w:r>
      </w:ins>
    </w:p>
    <w:p w14:paraId="58EA7F62" w14:textId="77777777" w:rsidR="00FD20BF" w:rsidRPr="007D38D4" w:rsidRDefault="00FD20BF" w:rsidP="00FD20B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54FF4886" w14:textId="77777777" w:rsidR="00FD20BF" w:rsidRPr="00117296" w:rsidRDefault="00FD20BF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bookmarkEnd w:id="3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4A982401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7C9F1894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13461E">
              <w:rPr>
                <w:rFonts w:ascii="Cambria" w:hAnsi="Cambria"/>
                <w:b/>
              </w:rPr>
              <w:t>(</w:t>
            </w:r>
            <w:r w:rsidRPr="001A1359">
              <w:rPr>
                <w:rFonts w:ascii="Cambria" w:hAnsi="Cambria"/>
                <w:b/>
              </w:rPr>
              <w:t xml:space="preserve"> </w:t>
            </w:r>
            <w:r w:rsidR="0013461E" w:rsidRPr="0013461E">
              <w:rPr>
                <w:rFonts w:ascii="Cambria" w:eastAsia="MS Mincho" w:hAnsi="Cambria" w:cs="MS Mincho"/>
                <w:b/>
              </w:rPr>
              <w:t xml:space="preserve">t. j. Dz. U. z 2021 r., poz. 1129 z </w:t>
            </w:r>
            <w:r w:rsidR="0013461E" w:rsidRPr="0013461E">
              <w:rPr>
                <w:rFonts w:ascii="Cambria" w:hAnsi="Cambria" w:cs="Arial"/>
                <w:b/>
              </w:rPr>
              <w:t xml:space="preserve"> późn. zm.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033FA821" w14:textId="77777777" w:rsidR="00E71DA7" w:rsidRDefault="00E71DA7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3E8333EC" w14:textId="19DB1552" w:rsidR="00FD20BF" w:rsidRPr="00CB6C35" w:rsidRDefault="00D0793C" w:rsidP="00CB6C3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CB6C35" w:rsidRPr="00317C8C">
        <w:rPr>
          <w:rFonts w:ascii="Cambria" w:hAnsi="Cambria"/>
          <w:b/>
        </w:rPr>
        <w:t>„</w:t>
      </w:r>
      <w:r w:rsidR="00CB6C35">
        <w:rPr>
          <w:rFonts w:ascii="Cambria" w:hAnsi="Cambria"/>
          <w:b/>
        </w:rPr>
        <w:t xml:space="preserve">Przebudowa </w:t>
      </w:r>
      <w:r w:rsidR="00645012">
        <w:rPr>
          <w:rFonts w:ascii="Cambria" w:hAnsi="Cambria"/>
          <w:b/>
        </w:rPr>
        <w:t xml:space="preserve"> drogi gminnej Nr 103706 L</w:t>
      </w:r>
      <w:r w:rsidR="00CB6C35">
        <w:rPr>
          <w:rFonts w:ascii="Cambria" w:hAnsi="Cambria"/>
          <w:b/>
        </w:rPr>
        <w:t xml:space="preserve"> w miejscowości </w:t>
      </w:r>
      <w:r w:rsidR="00645012">
        <w:rPr>
          <w:rFonts w:ascii="Cambria" w:hAnsi="Cambria"/>
          <w:b/>
        </w:rPr>
        <w:t>Cichostów</w:t>
      </w:r>
      <w:r w:rsidR="00CB6C35" w:rsidRPr="00317C8C">
        <w:rPr>
          <w:rFonts w:ascii="Cambria" w:hAnsi="Cambria"/>
          <w:b/>
        </w:rPr>
        <w:t>”</w:t>
      </w:r>
      <w:r w:rsidR="003C7B2D" w:rsidRPr="00EC7781">
        <w:rPr>
          <w:rFonts w:ascii="Cambria" w:hAnsi="Cambria"/>
          <w:i/>
          <w:iCs/>
          <w:snapToGrid w:val="0"/>
        </w:rPr>
        <w:t>,</w:t>
      </w:r>
      <w:r w:rsidR="003C7B2D">
        <w:rPr>
          <w:rFonts w:ascii="Cambria" w:hAnsi="Cambria"/>
          <w:i/>
          <w:snapToGrid w:val="0"/>
        </w:rPr>
        <w:t xml:space="preserve"> </w:t>
      </w:r>
      <w:r w:rsidR="003C7B2D" w:rsidRPr="00777E4E">
        <w:rPr>
          <w:rFonts w:ascii="Cambria" w:hAnsi="Cambria"/>
          <w:snapToGrid w:val="0"/>
        </w:rPr>
        <w:t>p</w:t>
      </w:r>
      <w:r w:rsidR="003C7B2D" w:rsidRPr="00E213DC">
        <w:rPr>
          <w:rFonts w:ascii="Cambria" w:hAnsi="Cambria"/>
        </w:rPr>
        <w:t xml:space="preserve">rowadzonego przez </w:t>
      </w:r>
      <w:r w:rsidR="003C7B2D">
        <w:rPr>
          <w:rFonts w:ascii="Cambria" w:hAnsi="Cambria"/>
          <w:b/>
        </w:rPr>
        <w:t xml:space="preserve">Gminę </w:t>
      </w:r>
      <w:r w:rsidR="00CB6C35">
        <w:rPr>
          <w:rFonts w:ascii="Cambria" w:hAnsi="Cambria"/>
          <w:b/>
        </w:rPr>
        <w:t>Milanów</w:t>
      </w:r>
      <w:r w:rsidRPr="001A135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1EFCE74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742114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6C9E5D69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49BE0F31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1B59A491" w14:textId="08F161C5" w:rsidR="00FD20BF" w:rsidRDefault="00917556" w:rsidP="00FD20BF">
      <w:pPr>
        <w:spacing w:line="276" w:lineRule="auto"/>
        <w:rPr>
          <w:rFonts w:ascii="Cambria" w:hAnsi="Cambria"/>
        </w:rPr>
      </w:pPr>
      <w:ins w:id="6" w:author="Krzysztof Puchacz" w:date="2021-02-07T08:04:00Z">
        <w:r>
          <w:rPr>
            <w:rFonts w:ascii="Cambria" w:hAnsi="Cambria"/>
            <w:b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21A5A00F" wp14:editId="058636CF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23495</wp:posOffset>
                  </wp:positionV>
                  <wp:extent cx="198120" cy="182880"/>
                  <wp:effectExtent l="7620" t="5080" r="13335" b="12065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124D30A" id="Rectangle 3" o:spid="_x0000_s1026" style="position:absolute;margin-left:10.75pt;margin-top:1.85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8pIEE9sAAAAGAQAADwAAAAAAAAAAAAAAAAB6BAAAZHJzL2Rvd25yZXYueG1s&#10;UEsFBgAAAAAEAAQA8wAAAIIFAAAAAA==&#10;"/>
              </w:pict>
            </mc:Fallback>
          </mc:AlternateContent>
        </w:r>
      </w:ins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>
        <w:rPr>
          <w:rFonts w:ascii="Cambria" w:hAnsi="Cambria"/>
          <w:bCs/>
        </w:rPr>
        <w:t>n</w:t>
      </w:r>
      <w:r w:rsidR="00FD20BF" w:rsidRPr="00006CE6">
        <w:rPr>
          <w:rFonts w:ascii="Cambria" w:hAnsi="Cambria"/>
          <w:bCs/>
        </w:rPr>
        <w:t>ie</w:t>
      </w:r>
      <w:r w:rsidR="00FD20BF">
        <w:rPr>
          <w:rFonts w:ascii="Cambria" w:hAnsi="Cambria"/>
          <w:b/>
        </w:rPr>
        <w:t xml:space="preserve"> </w:t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>ustawy Pzp</w:t>
      </w:r>
      <w:r w:rsidR="00FD20BF">
        <w:rPr>
          <w:rFonts w:ascii="Cambria" w:hAnsi="Cambria"/>
        </w:rPr>
        <w:t>;</w:t>
      </w:r>
    </w:p>
    <w:p w14:paraId="590B1961" w14:textId="77777777" w:rsidR="00FD20BF" w:rsidRPr="007D38D4" w:rsidRDefault="00FD20BF" w:rsidP="00FD20BF">
      <w:pPr>
        <w:spacing w:line="276" w:lineRule="auto"/>
        <w:rPr>
          <w:rFonts w:ascii="Cambria" w:hAnsi="Cambria"/>
          <w:b/>
          <w:u w:val="single"/>
        </w:rPr>
      </w:pPr>
    </w:p>
    <w:p w14:paraId="19D97BC0" w14:textId="5032C64E" w:rsidR="00FD20BF" w:rsidRPr="001A1359" w:rsidRDefault="00917556" w:rsidP="00FD20BF">
      <w:pPr>
        <w:spacing w:line="276" w:lineRule="auto"/>
        <w:rPr>
          <w:rFonts w:ascii="Cambria" w:hAnsi="Cambria"/>
        </w:rPr>
      </w:pPr>
      <w:ins w:id="7" w:author="Krzysztof Puchacz" w:date="2021-02-07T08:04:00Z">
        <w:r>
          <w:rPr>
            <w:rFonts w:ascii="Cambria" w:hAnsi="Cambria"/>
            <w:b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69FA32FE" wp14:editId="06A3AD0F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23495</wp:posOffset>
                  </wp:positionV>
                  <wp:extent cx="198120" cy="182880"/>
                  <wp:effectExtent l="7620" t="6350" r="13335" b="10795"/>
                  <wp:wrapNone/>
                  <wp:docPr id="1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E134BF6" id="Rectangle 2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CfP8TOHwIAADsEAAAOAAAAAAAAAAAAAAAAAC4CAABkcnMvZTJvRG9jLnhtbFBLAQIt&#10;ABQABgAIAAAAIQDykgQT2wAAAAYBAAAPAAAAAAAAAAAAAAAAAHkEAABkcnMvZG93bnJldi54bWxQ&#10;SwUGAAAAAAQABADzAAAAgQUAAAAA&#10;"/>
              </w:pict>
            </mc:Fallback>
          </mc:AlternateContent>
        </w:r>
      </w:ins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>ustawy Pzp</w:t>
      </w:r>
      <w:r w:rsidR="00FD20BF">
        <w:rPr>
          <w:rStyle w:val="Odwoanieprzypisudolnego"/>
          <w:rFonts w:ascii="Cambria" w:hAnsi="Cambria"/>
        </w:rPr>
        <w:footnoteReference w:id="2"/>
      </w:r>
      <w:r w:rsidR="00FD20BF" w:rsidRPr="001A1359">
        <w:rPr>
          <w:rFonts w:ascii="Cambria" w:hAnsi="Cambria"/>
        </w:rPr>
        <w:t>.</w:t>
      </w:r>
    </w:p>
    <w:p w14:paraId="476D429A" w14:textId="77777777"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14:paraId="45A0DD38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B789C1B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D099DF0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4FCC9D8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0D82C27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0228EFC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C37C279" w14:textId="222C586D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4D087DC5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4582D27C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3B61A00E" w14:textId="2B460FEE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4247B531" w14:textId="38F1F8C7" w:rsidR="00AD1300" w:rsidRPr="001A1359" w:rsidRDefault="007A32F1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9"/>
      <w:footerReference w:type="default" r:id="rId10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81D08" w14:textId="77777777" w:rsidR="007A32F1" w:rsidRDefault="007A32F1" w:rsidP="00AF0EDA">
      <w:r>
        <w:separator/>
      </w:r>
    </w:p>
  </w:endnote>
  <w:endnote w:type="continuationSeparator" w:id="0">
    <w:p w14:paraId="1916D7AE" w14:textId="77777777" w:rsidR="007A32F1" w:rsidRDefault="007A32F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AC1D5" w14:textId="77777777" w:rsidR="007A32F1" w:rsidRDefault="007A32F1" w:rsidP="00AF0EDA">
      <w:r>
        <w:separator/>
      </w:r>
    </w:p>
  </w:footnote>
  <w:footnote w:type="continuationSeparator" w:id="0">
    <w:p w14:paraId="3E2566B9" w14:textId="77777777" w:rsidR="007A32F1" w:rsidRDefault="007A32F1" w:rsidP="00AF0EDA">
      <w:r>
        <w:continuationSeparator/>
      </w:r>
    </w:p>
  </w:footnote>
  <w:footnote w:id="1">
    <w:p w14:paraId="3725ADA4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A0CB489" w14:textId="1F8D5F1B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  <w:r w:rsidR="0011729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C5EB6" w14:textId="77777777" w:rsidR="00EA73DE" w:rsidRDefault="00EA73DE" w:rsidP="00EA73DE">
    <w:pPr>
      <w:pStyle w:val="Nagwek"/>
    </w:pPr>
  </w:p>
  <w:p w14:paraId="4B64B517" w14:textId="77777777" w:rsidR="00EA73DE" w:rsidRDefault="00EA73DE" w:rsidP="00CB6C35">
    <w:pPr>
      <w:pStyle w:val="Nagwek"/>
      <w:spacing w:line="276" w:lineRule="auto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A2E1B"/>
    <w:rsid w:val="000F5117"/>
    <w:rsid w:val="000F5F25"/>
    <w:rsid w:val="00101489"/>
    <w:rsid w:val="001053DA"/>
    <w:rsid w:val="001074F2"/>
    <w:rsid w:val="00117296"/>
    <w:rsid w:val="00124A59"/>
    <w:rsid w:val="00133040"/>
    <w:rsid w:val="0013461E"/>
    <w:rsid w:val="00141C70"/>
    <w:rsid w:val="001436B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05506"/>
    <w:rsid w:val="00213FE8"/>
    <w:rsid w:val="002152B1"/>
    <w:rsid w:val="0021685A"/>
    <w:rsid w:val="00224407"/>
    <w:rsid w:val="0023534F"/>
    <w:rsid w:val="002A4BA3"/>
    <w:rsid w:val="002B612C"/>
    <w:rsid w:val="002C19F3"/>
    <w:rsid w:val="002C5AB4"/>
    <w:rsid w:val="002D27E7"/>
    <w:rsid w:val="002D519F"/>
    <w:rsid w:val="002D6D33"/>
    <w:rsid w:val="002D7788"/>
    <w:rsid w:val="002D7DB7"/>
    <w:rsid w:val="002E2996"/>
    <w:rsid w:val="002F267C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C7B2D"/>
    <w:rsid w:val="00411F35"/>
    <w:rsid w:val="004130BE"/>
    <w:rsid w:val="004918EB"/>
    <w:rsid w:val="0049521B"/>
    <w:rsid w:val="00496694"/>
    <w:rsid w:val="004A5C5B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45012"/>
    <w:rsid w:val="00656078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87608"/>
    <w:rsid w:val="00792ABE"/>
    <w:rsid w:val="007A32F1"/>
    <w:rsid w:val="007B556F"/>
    <w:rsid w:val="007C60F3"/>
    <w:rsid w:val="007D5D8F"/>
    <w:rsid w:val="007F0372"/>
    <w:rsid w:val="007F70C2"/>
    <w:rsid w:val="0081110A"/>
    <w:rsid w:val="00811EA9"/>
    <w:rsid w:val="00830ACF"/>
    <w:rsid w:val="00834B09"/>
    <w:rsid w:val="00853C5E"/>
    <w:rsid w:val="00871EA8"/>
    <w:rsid w:val="00882B04"/>
    <w:rsid w:val="00894174"/>
    <w:rsid w:val="00897979"/>
    <w:rsid w:val="008B22C5"/>
    <w:rsid w:val="008E4EDD"/>
    <w:rsid w:val="008E7FF1"/>
    <w:rsid w:val="00917556"/>
    <w:rsid w:val="00917EAE"/>
    <w:rsid w:val="009306F3"/>
    <w:rsid w:val="0093107A"/>
    <w:rsid w:val="009373D9"/>
    <w:rsid w:val="00940E9B"/>
    <w:rsid w:val="00965801"/>
    <w:rsid w:val="009749D8"/>
    <w:rsid w:val="009A5268"/>
    <w:rsid w:val="009C2275"/>
    <w:rsid w:val="009D317A"/>
    <w:rsid w:val="009F013A"/>
    <w:rsid w:val="009F6198"/>
    <w:rsid w:val="00A26F50"/>
    <w:rsid w:val="00A31A12"/>
    <w:rsid w:val="00A3548C"/>
    <w:rsid w:val="00A45701"/>
    <w:rsid w:val="00A56A6A"/>
    <w:rsid w:val="00A65C6F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93A83"/>
    <w:rsid w:val="00CB6728"/>
    <w:rsid w:val="00CB6C35"/>
    <w:rsid w:val="00CE4497"/>
    <w:rsid w:val="00CF1DEB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1DA7"/>
    <w:rsid w:val="00E87EC8"/>
    <w:rsid w:val="00E91034"/>
    <w:rsid w:val="00EA0EA4"/>
    <w:rsid w:val="00EA73DE"/>
    <w:rsid w:val="00ED0315"/>
    <w:rsid w:val="00EE5C79"/>
    <w:rsid w:val="00F03562"/>
    <w:rsid w:val="00F05B94"/>
    <w:rsid w:val="00F926BB"/>
    <w:rsid w:val="00F92D59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9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gmilanow.bip.lubelskie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</cp:lastModifiedBy>
  <cp:revision>5</cp:revision>
  <dcterms:created xsi:type="dcterms:W3CDTF">2021-05-31T11:22:00Z</dcterms:created>
  <dcterms:modified xsi:type="dcterms:W3CDTF">2022-03-02T07:24:00Z</dcterms:modified>
</cp:coreProperties>
</file>